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69801A9A" w:rsidR="007E7D56" w:rsidRDefault="007E7D56" w:rsidP="007E7D56">
      <w:pPr>
        <w:pStyle w:val="Zhlav"/>
        <w:jc w:val="right"/>
      </w:pPr>
      <w:r>
        <w:t>Příloha č. 2_</w:t>
      </w:r>
      <w:r w:rsidR="003771C6">
        <w:t>7</w:t>
      </w:r>
      <w:r>
        <w:t>_ zadávací dokumentace_Technické podmínky</w:t>
      </w:r>
    </w:p>
    <w:p w14:paraId="15740F8D" w14:textId="1B87A4E7" w:rsidR="003465E0" w:rsidRPr="005004A3" w:rsidRDefault="003465E0" w:rsidP="007E7D56">
      <w:pPr>
        <w:spacing w:before="240" w:after="240"/>
        <w:jc w:val="both"/>
        <w:rPr>
          <w:rFonts w:cs="Arial"/>
          <w:b/>
          <w:szCs w:val="20"/>
        </w:rPr>
      </w:pPr>
      <w:r w:rsidRPr="005004A3">
        <w:rPr>
          <w:rFonts w:cs="Arial"/>
          <w:b/>
          <w:szCs w:val="20"/>
        </w:rPr>
        <w:t>Vyplněná příloha č. 2_</w:t>
      </w:r>
      <w:r w:rsidR="003771C6">
        <w:rPr>
          <w:rFonts w:cs="Arial"/>
          <w:b/>
          <w:szCs w:val="20"/>
        </w:rPr>
        <w:t>7</w:t>
      </w:r>
      <w:r w:rsidRPr="005004A3">
        <w:rPr>
          <w:rFonts w:cs="Arial"/>
          <w:b/>
          <w:szCs w:val="20"/>
        </w:rPr>
        <w:t xml:space="preserve"> tvoří nedílnou součást nabídky účastníka zadávacího řízení.</w:t>
      </w:r>
    </w:p>
    <w:p w14:paraId="3441CE05" w14:textId="58683FED" w:rsidR="003465E0" w:rsidRPr="00015866" w:rsidRDefault="003465E0" w:rsidP="00C22B20">
      <w:pPr>
        <w:shd w:val="clear" w:color="auto" w:fill="C1EAFF"/>
        <w:ind w:left="3402" w:hanging="3402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>Název části veřejné zakázky:</w:t>
      </w:r>
      <w:r w:rsidR="007E7D56">
        <w:rPr>
          <w:rFonts w:cs="Arial"/>
          <w:b/>
          <w:sz w:val="24"/>
        </w:rPr>
        <w:tab/>
      </w:r>
      <w:r w:rsidR="00542DAE" w:rsidRPr="00542DAE">
        <w:rPr>
          <w:rFonts w:cs="Arial"/>
          <w:b/>
          <w:sz w:val="24"/>
        </w:rPr>
        <w:t>Ultrazvukový přístroj pro diagnostiku a/nebo intervence – sonograf I (interna kardio)</w:t>
      </w:r>
    </w:p>
    <w:p w14:paraId="5B895FFE" w14:textId="77777777" w:rsidR="003465E0" w:rsidRPr="00015866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227DFBFB" w:rsidR="003465E0" w:rsidRPr="005004A3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5004A3">
        <w:rPr>
          <w:rFonts w:cs="Arial"/>
          <w:szCs w:val="20"/>
        </w:rPr>
        <w:t xml:space="preserve">Část veřejné zakázky: </w:t>
      </w:r>
      <w:r w:rsidR="003771C6">
        <w:rPr>
          <w:rFonts w:cs="Arial"/>
          <w:szCs w:val="20"/>
        </w:rPr>
        <w:t>7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4FE912DD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542DAE">
        <w:rPr>
          <w:szCs w:val="20"/>
        </w:rPr>
        <w:t>10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EE74EE">
        <w:rPr>
          <w:rFonts w:cs="Arial"/>
          <w:szCs w:val="20"/>
        </w:rPr>
        <w:t>v</w:t>
      </w:r>
      <w:r w:rsidR="00EE74EE" w:rsidRPr="001A3578">
        <w:rPr>
          <w:rFonts w:cs="Arial"/>
          <w:szCs w:val="20"/>
        </w:rPr>
        <w:t>entilace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500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1"/>
        <w:gridCol w:w="1842"/>
        <w:gridCol w:w="2412"/>
      </w:tblGrid>
      <w:tr w:rsidR="00542DAE" w:rsidRPr="005E25BE" w14:paraId="29C5D5BE" w14:textId="77777777" w:rsidTr="00542DAE">
        <w:tc>
          <w:tcPr>
            <w:tcW w:w="5000" w:type="pct"/>
            <w:gridSpan w:val="3"/>
            <w:shd w:val="clear" w:color="auto" w:fill="F7CAAC" w:themeFill="accent2" w:themeFillTint="66"/>
            <w:vAlign w:val="center"/>
          </w:tcPr>
          <w:p w14:paraId="7BB760FC" w14:textId="77777777" w:rsidR="00542DAE" w:rsidRDefault="00542DAE" w:rsidP="00F417DE">
            <w:pPr>
              <w:spacing w:before="120"/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 xml:space="preserve">1 ks </w:t>
            </w:r>
            <w:r w:rsidRPr="00542DAE">
              <w:rPr>
                <w:rFonts w:cs="Arial"/>
                <w:b/>
                <w:sz w:val="24"/>
              </w:rPr>
              <w:t xml:space="preserve">Ultrazvukový přístroj pro diagnostiku a/nebo intervence – </w:t>
            </w:r>
          </w:p>
          <w:p w14:paraId="45109F8E" w14:textId="77777777" w:rsidR="00542DAE" w:rsidRDefault="00542DAE" w:rsidP="00F417DE">
            <w:pPr>
              <w:spacing w:after="120"/>
              <w:jc w:val="center"/>
              <w:rPr>
                <w:b/>
              </w:rPr>
            </w:pPr>
            <w:r w:rsidRPr="00542DAE">
              <w:rPr>
                <w:rFonts w:cs="Arial"/>
                <w:b/>
                <w:sz w:val="24"/>
              </w:rPr>
              <w:t>sonograf I (interna kardio)</w:t>
            </w:r>
          </w:p>
        </w:tc>
      </w:tr>
      <w:tr w:rsidR="00542DAE" w:rsidRPr="005E25BE" w14:paraId="6D702AC9" w14:textId="77777777" w:rsidTr="00542DAE">
        <w:tc>
          <w:tcPr>
            <w:tcW w:w="2656" w:type="pct"/>
            <w:shd w:val="clear" w:color="auto" w:fill="EEECE1"/>
          </w:tcPr>
          <w:p w14:paraId="5D1B074F" w14:textId="53D74037" w:rsidR="00542DAE" w:rsidRPr="005E25BE" w:rsidRDefault="00542DAE" w:rsidP="00542DAE">
            <w:pPr>
              <w:jc w:val="center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  <w:r>
              <w:rPr>
                <w:b/>
                <w:bCs/>
              </w:rPr>
              <w:t xml:space="preserve"> na poptávaný u</w:t>
            </w:r>
            <w:r w:rsidRPr="00FD6792">
              <w:rPr>
                <w:b/>
                <w:snapToGrid w:val="0"/>
                <w:color w:val="000000"/>
              </w:rPr>
              <w:t>ltrazvukový přístroj nejvyšší třídy pro všeobecnou diagnostiku v interní a</w:t>
            </w:r>
            <w:r>
              <w:rPr>
                <w:b/>
                <w:snapToGrid w:val="0"/>
                <w:color w:val="000000"/>
              </w:rPr>
              <w:t> </w:t>
            </w:r>
            <w:r w:rsidRPr="00FD6792">
              <w:rPr>
                <w:b/>
                <w:snapToGrid w:val="0"/>
                <w:color w:val="000000"/>
              </w:rPr>
              <w:t>intenzivní medicíně</w:t>
            </w:r>
          </w:p>
        </w:tc>
        <w:tc>
          <w:tcPr>
            <w:tcW w:w="1015" w:type="pct"/>
            <w:shd w:val="clear" w:color="auto" w:fill="EEECE1"/>
          </w:tcPr>
          <w:p w14:paraId="70F4420E" w14:textId="77777777" w:rsidR="00542DAE" w:rsidRPr="005E25BE" w:rsidRDefault="00542DAE" w:rsidP="00542DAE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Splnění požadavku ANO/NE</w:t>
            </w:r>
          </w:p>
        </w:tc>
        <w:tc>
          <w:tcPr>
            <w:tcW w:w="1327" w:type="pct"/>
            <w:shd w:val="clear" w:color="auto" w:fill="EEECE1"/>
          </w:tcPr>
          <w:p w14:paraId="6597038D" w14:textId="77777777" w:rsidR="00542DAE" w:rsidRPr="005E25BE" w:rsidRDefault="00542DAE" w:rsidP="00542DAE">
            <w:pPr>
              <w:jc w:val="center"/>
              <w:rPr>
                <w:b/>
                <w:bCs/>
              </w:rPr>
            </w:pPr>
            <w:r>
              <w:rPr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542DAE" w14:paraId="70DD0B5A" w14:textId="77777777" w:rsidTr="004A4566">
        <w:tc>
          <w:tcPr>
            <w:tcW w:w="4999" w:type="pct"/>
            <w:gridSpan w:val="3"/>
            <w:shd w:val="clear" w:color="auto" w:fill="A8D08D" w:themeFill="accent6" w:themeFillTint="99"/>
          </w:tcPr>
          <w:p w14:paraId="032656D0" w14:textId="77777777" w:rsidR="00542DAE" w:rsidRDefault="00542DAE" w:rsidP="00B410A1">
            <w:pPr>
              <w:rPr>
                <w:b/>
              </w:rPr>
            </w:pPr>
            <w:r>
              <w:rPr>
                <w:b/>
              </w:rPr>
              <w:t>Požadavky na přístroj</w:t>
            </w:r>
          </w:p>
        </w:tc>
      </w:tr>
      <w:tr w:rsidR="00542DAE" w:rsidRPr="004C3E37" w14:paraId="623BC4F9" w14:textId="77777777" w:rsidTr="004A4566">
        <w:tc>
          <w:tcPr>
            <w:tcW w:w="2656" w:type="pct"/>
            <w:shd w:val="clear" w:color="auto" w:fill="auto"/>
            <w:vAlign w:val="center"/>
          </w:tcPr>
          <w:p w14:paraId="6B0978D3" w14:textId="03C76DAA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Plně digitální přístroj se snadnou obsluhou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656D349B" w14:textId="77777777" w:rsidR="00542DAE" w:rsidRPr="004C3E37" w:rsidRDefault="00542DAE" w:rsidP="004A4566">
            <w:pPr>
              <w:jc w:val="center"/>
              <w:rPr>
                <w:rFonts w:cstheme="majorHAnsi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29880530" w14:textId="77777777" w:rsidR="00542DAE" w:rsidRPr="004C3E37" w:rsidRDefault="00542DAE" w:rsidP="004A4566">
            <w:pPr>
              <w:jc w:val="center"/>
              <w:rPr>
                <w:rFonts w:cstheme="majorHAnsi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42DAE" w:rsidRPr="00C14050" w14:paraId="2FCE11FB" w14:textId="77777777" w:rsidTr="004A4566">
        <w:tc>
          <w:tcPr>
            <w:tcW w:w="2656" w:type="pct"/>
            <w:shd w:val="clear" w:color="auto" w:fill="auto"/>
            <w:vAlign w:val="center"/>
          </w:tcPr>
          <w:p w14:paraId="2A0069B0" w14:textId="14C6CF4E" w:rsidR="00542DAE" w:rsidRPr="00450731" w:rsidRDefault="00542DAE" w:rsidP="00B410A1">
            <w:pPr>
              <w:pStyle w:val="Bezmezer"/>
              <w:rPr>
                <w:rFonts w:cstheme="minorHAnsi"/>
                <w:szCs w:val="20"/>
                <w:lang w:eastAsia="cs-CZ"/>
              </w:rPr>
            </w:pPr>
            <w:r w:rsidRPr="00450731">
              <w:rPr>
                <w:rFonts w:eastAsia="Times New Roman" w:cstheme="minorHAnsi"/>
                <w:szCs w:val="20"/>
              </w:rPr>
              <w:t>Architektura softwarového beamformingu</w:t>
            </w:r>
            <w:r>
              <w:rPr>
                <w:rFonts w:eastAsia="Times New Roman"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6CE3479F" w14:textId="77777777" w:rsidR="00542DAE" w:rsidRPr="002170A3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663F91ED" w14:textId="77777777" w:rsidR="00542DAE" w:rsidRPr="00C14050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:rsidRPr="00C14050" w14:paraId="5300E152" w14:textId="77777777" w:rsidTr="004A4566">
        <w:tc>
          <w:tcPr>
            <w:tcW w:w="2656" w:type="pct"/>
            <w:shd w:val="clear" w:color="auto" w:fill="auto"/>
            <w:vAlign w:val="center"/>
          </w:tcPr>
          <w:p w14:paraId="0F949EB5" w14:textId="2A0B8DD2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Plochý LCD monitor s úhlopříčkou min. 21.5“ s vysokým rozlišením – otočný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53993508" w14:textId="77777777" w:rsidR="00542DAE" w:rsidRPr="002170A3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37946559" w14:textId="77777777" w:rsidR="00542DAE" w:rsidRPr="00C14050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:rsidRPr="00C14050" w14:paraId="2766865C" w14:textId="77777777" w:rsidTr="004A4566">
        <w:tc>
          <w:tcPr>
            <w:tcW w:w="2656" w:type="pct"/>
            <w:shd w:val="clear" w:color="auto" w:fill="auto"/>
            <w:vAlign w:val="center"/>
          </w:tcPr>
          <w:p w14:paraId="63D0E665" w14:textId="184C8AC2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Dotykový displej min. 12“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6023A833" w14:textId="77777777" w:rsidR="00542DAE" w:rsidRPr="002170A3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52F8A1DD" w14:textId="77777777" w:rsidR="00542DAE" w:rsidRPr="00C14050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:rsidRPr="00C14050" w14:paraId="2C9B4CD8" w14:textId="77777777" w:rsidTr="004A4566">
        <w:tc>
          <w:tcPr>
            <w:tcW w:w="2656" w:type="pct"/>
            <w:shd w:val="clear" w:color="auto" w:fill="auto"/>
            <w:vAlign w:val="center"/>
          </w:tcPr>
          <w:p w14:paraId="233D408E" w14:textId="4B73E34E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Možnost připojení externí obrazovky (přes HDMI)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7FE245D9" w14:textId="77777777" w:rsidR="00542DAE" w:rsidRPr="002170A3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269E93DD" w14:textId="77777777" w:rsidR="00542DAE" w:rsidRPr="00C14050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:rsidRPr="00C14050" w14:paraId="312591CA" w14:textId="77777777" w:rsidTr="004A4566">
        <w:tc>
          <w:tcPr>
            <w:tcW w:w="2656" w:type="pct"/>
            <w:shd w:val="clear" w:color="auto" w:fill="auto"/>
            <w:vAlign w:val="center"/>
          </w:tcPr>
          <w:p w14:paraId="5CDFBFDA" w14:textId="37E41555" w:rsidR="00542DAE" w:rsidRPr="00450731" w:rsidRDefault="00542DAE" w:rsidP="00B410A1">
            <w:pPr>
              <w:pStyle w:val="Bezmezer"/>
              <w:rPr>
                <w:rFonts w:cstheme="minorHAnsi"/>
                <w:szCs w:val="20"/>
                <w:lang w:eastAsia="cs-CZ"/>
              </w:rPr>
            </w:pPr>
            <w:r w:rsidRPr="00450731">
              <w:rPr>
                <w:rFonts w:eastAsia="Times New Roman" w:cstheme="minorHAnsi"/>
                <w:szCs w:val="20"/>
              </w:rPr>
              <w:t>Mobilní přístroj</w:t>
            </w:r>
            <w:r>
              <w:rPr>
                <w:rFonts w:eastAsia="Times New Roman"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0ECFEFAE" w14:textId="77777777" w:rsidR="00542DAE" w:rsidRPr="002170A3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5A2AA5C0" w14:textId="77777777" w:rsidR="00542DAE" w:rsidRPr="00C14050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:rsidRPr="00C14050" w14:paraId="4D9990E1" w14:textId="77777777" w:rsidTr="004A4566">
        <w:tc>
          <w:tcPr>
            <w:tcW w:w="2656" w:type="pct"/>
            <w:shd w:val="clear" w:color="auto" w:fill="auto"/>
            <w:vAlign w:val="center"/>
          </w:tcPr>
          <w:p w14:paraId="0956C076" w14:textId="44132A3B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Váha přístroje do 75 kg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60222CAE" w14:textId="77777777" w:rsidR="00542DAE" w:rsidRPr="002170A3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1A1909CC" w14:textId="77777777" w:rsidR="00542DAE" w:rsidRPr="00C14050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:rsidRPr="00C14050" w14:paraId="1BF77828" w14:textId="77777777" w:rsidTr="004A4566">
        <w:tc>
          <w:tcPr>
            <w:tcW w:w="2656" w:type="pct"/>
            <w:shd w:val="clear" w:color="auto" w:fill="auto"/>
            <w:vAlign w:val="center"/>
          </w:tcPr>
          <w:p w14:paraId="1757E34E" w14:textId="6914ADB2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Napájení: 230 V / 50 Hz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21B7D977" w14:textId="77777777" w:rsidR="00542DAE" w:rsidRPr="002170A3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251E7190" w14:textId="77777777" w:rsidR="00542DAE" w:rsidRPr="00C14050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:rsidRPr="00C14050" w14:paraId="1F2DC3BA" w14:textId="77777777" w:rsidTr="004A4566">
        <w:tc>
          <w:tcPr>
            <w:tcW w:w="2656" w:type="pct"/>
            <w:shd w:val="clear" w:color="auto" w:fill="auto"/>
            <w:vAlign w:val="center"/>
          </w:tcPr>
          <w:p w14:paraId="7FC95E02" w14:textId="5958657F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Ovládací panel nastavitelný výškově a stranově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6B287DDE" w14:textId="77777777" w:rsidR="00542DAE" w:rsidRPr="002170A3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0B719354" w14:textId="77777777" w:rsidR="00542DAE" w:rsidRPr="00C14050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:rsidRPr="00C14050" w14:paraId="5EAA5250" w14:textId="77777777" w:rsidTr="004A4566">
        <w:tc>
          <w:tcPr>
            <w:tcW w:w="2656" w:type="pct"/>
            <w:shd w:val="clear" w:color="auto" w:fill="auto"/>
            <w:vAlign w:val="center"/>
          </w:tcPr>
          <w:p w14:paraId="39BA719D" w14:textId="77777777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2D zobrazení</w:t>
            </w:r>
          </w:p>
        </w:tc>
        <w:tc>
          <w:tcPr>
            <w:tcW w:w="1015" w:type="pct"/>
            <w:vAlign w:val="center"/>
          </w:tcPr>
          <w:p w14:paraId="40A572F8" w14:textId="77777777" w:rsidR="00542DAE" w:rsidRPr="002170A3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26387341" w14:textId="77777777" w:rsidR="00542DAE" w:rsidRPr="00C14050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:rsidRPr="00C14050" w14:paraId="2C23CDA0" w14:textId="77777777" w:rsidTr="004A4566">
        <w:tc>
          <w:tcPr>
            <w:tcW w:w="2656" w:type="pct"/>
            <w:shd w:val="clear" w:color="auto" w:fill="auto"/>
            <w:vAlign w:val="center"/>
          </w:tcPr>
          <w:p w14:paraId="4724AEC3" w14:textId="77777777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2D harmonické zobrazení</w:t>
            </w:r>
          </w:p>
        </w:tc>
        <w:tc>
          <w:tcPr>
            <w:tcW w:w="1015" w:type="pct"/>
            <w:vAlign w:val="center"/>
          </w:tcPr>
          <w:p w14:paraId="655157AA" w14:textId="77777777" w:rsidR="00542DAE" w:rsidRPr="002170A3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7C9CF304" w14:textId="77777777" w:rsidR="00542DAE" w:rsidRPr="00C14050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:rsidRPr="00C14050" w14:paraId="31B8F068" w14:textId="77777777" w:rsidTr="004A4566">
        <w:tc>
          <w:tcPr>
            <w:tcW w:w="2656" w:type="pct"/>
            <w:shd w:val="clear" w:color="auto" w:fill="auto"/>
            <w:vAlign w:val="center"/>
          </w:tcPr>
          <w:p w14:paraId="74943FA0" w14:textId="77777777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CF barevný doppler</w:t>
            </w:r>
          </w:p>
        </w:tc>
        <w:tc>
          <w:tcPr>
            <w:tcW w:w="1015" w:type="pct"/>
            <w:vAlign w:val="center"/>
          </w:tcPr>
          <w:p w14:paraId="7659C86B" w14:textId="77777777" w:rsidR="00542DAE" w:rsidRPr="002170A3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6D6AB544" w14:textId="77777777" w:rsidR="00542DAE" w:rsidRPr="00C14050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1161A1EE" w14:textId="77777777" w:rsidTr="004A4566">
        <w:tc>
          <w:tcPr>
            <w:tcW w:w="2656" w:type="pct"/>
            <w:shd w:val="clear" w:color="auto" w:fill="auto"/>
            <w:vAlign w:val="center"/>
          </w:tcPr>
          <w:p w14:paraId="1EEBA59E" w14:textId="77777777" w:rsidR="00542DAE" w:rsidRPr="00450731" w:rsidRDefault="00542DAE" w:rsidP="00B410A1">
            <w:pPr>
              <w:rPr>
                <w:rFonts w:cstheme="minorHAnsi"/>
                <w:szCs w:val="20"/>
              </w:rPr>
            </w:pPr>
            <w:r w:rsidRPr="00450731">
              <w:rPr>
                <w:rFonts w:cstheme="minorHAnsi"/>
                <w:szCs w:val="20"/>
              </w:rPr>
              <w:lastRenderedPageBreak/>
              <w:t>PW pulsní doppler</w:t>
            </w:r>
          </w:p>
        </w:tc>
        <w:tc>
          <w:tcPr>
            <w:tcW w:w="1015" w:type="pct"/>
            <w:vAlign w:val="center"/>
          </w:tcPr>
          <w:p w14:paraId="513D5E16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3A4F5AF8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54EC604C" w14:textId="77777777" w:rsidTr="004A4566">
        <w:tc>
          <w:tcPr>
            <w:tcW w:w="2656" w:type="pct"/>
            <w:shd w:val="clear" w:color="auto" w:fill="auto"/>
            <w:vAlign w:val="center"/>
          </w:tcPr>
          <w:p w14:paraId="698DE606" w14:textId="77777777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CW kontinuální doppler</w:t>
            </w:r>
          </w:p>
        </w:tc>
        <w:tc>
          <w:tcPr>
            <w:tcW w:w="1015" w:type="pct"/>
            <w:vAlign w:val="center"/>
          </w:tcPr>
          <w:p w14:paraId="03BE67B9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3A9DDB21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16332BB7" w14:textId="77777777" w:rsidTr="004A4566">
        <w:tc>
          <w:tcPr>
            <w:tcW w:w="2656" w:type="pct"/>
            <w:shd w:val="clear" w:color="auto" w:fill="auto"/>
            <w:vAlign w:val="center"/>
          </w:tcPr>
          <w:p w14:paraId="0B371F40" w14:textId="77777777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TDI, TVI – tkáňové dopplerovské zobrazení</w:t>
            </w:r>
          </w:p>
        </w:tc>
        <w:tc>
          <w:tcPr>
            <w:tcW w:w="1015" w:type="pct"/>
            <w:vAlign w:val="center"/>
          </w:tcPr>
          <w:p w14:paraId="5CB69358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633F808A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75844AFE" w14:textId="77777777" w:rsidTr="004A4566">
        <w:tc>
          <w:tcPr>
            <w:tcW w:w="2656" w:type="pct"/>
            <w:shd w:val="clear" w:color="auto" w:fill="auto"/>
            <w:vAlign w:val="center"/>
          </w:tcPr>
          <w:p w14:paraId="4420CF71" w14:textId="77777777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AMM anatomický m-mód</w:t>
            </w:r>
          </w:p>
        </w:tc>
        <w:tc>
          <w:tcPr>
            <w:tcW w:w="1015" w:type="pct"/>
            <w:vAlign w:val="center"/>
          </w:tcPr>
          <w:p w14:paraId="39C2F23A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06D35C30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32CF5759" w14:textId="77777777" w:rsidTr="004A4566">
        <w:tc>
          <w:tcPr>
            <w:tcW w:w="2656" w:type="pct"/>
            <w:shd w:val="clear" w:color="auto" w:fill="auto"/>
            <w:vAlign w:val="center"/>
          </w:tcPr>
          <w:p w14:paraId="6F3DDCE5" w14:textId="2F3A9F31" w:rsidR="00542DAE" w:rsidRPr="00450731" w:rsidRDefault="00542DAE" w:rsidP="00B410A1">
            <w:pPr>
              <w:rPr>
                <w:rFonts w:cstheme="minorHAnsi"/>
                <w:szCs w:val="20"/>
              </w:rPr>
            </w:pPr>
            <w:r w:rsidRPr="00450731">
              <w:rPr>
                <w:rFonts w:cstheme="minorHAnsi"/>
                <w:szCs w:val="20"/>
              </w:rPr>
              <w:t>Nedopplerovské mapování krevního toku bez použití kontrastní látky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33502950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254DC019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30B1309F" w14:textId="77777777" w:rsidTr="004A4566">
        <w:tc>
          <w:tcPr>
            <w:tcW w:w="2656" w:type="pct"/>
            <w:shd w:val="clear" w:color="auto" w:fill="auto"/>
            <w:vAlign w:val="center"/>
          </w:tcPr>
          <w:p w14:paraId="5756CA1F" w14:textId="76F9DD69" w:rsidR="00542DAE" w:rsidRPr="00450731" w:rsidRDefault="00542DAE" w:rsidP="00B410A1">
            <w:pPr>
              <w:rPr>
                <w:rFonts w:cstheme="minorHAnsi"/>
                <w:szCs w:val="20"/>
              </w:rPr>
            </w:pPr>
            <w:r w:rsidRPr="00450731">
              <w:rPr>
                <w:rFonts w:cstheme="minorHAnsi"/>
                <w:szCs w:val="20"/>
              </w:rPr>
              <w:t>Architektura přístroje musí umožňovat připojení matrixové TEE sondy s minimálně 2 000 elementy</w:t>
            </w:r>
            <w:r>
              <w:rPr>
                <w:rFonts w:cstheme="minorHAnsi"/>
                <w:szCs w:val="20"/>
              </w:rPr>
              <w:t>,</w:t>
            </w:r>
          </w:p>
        </w:tc>
        <w:tc>
          <w:tcPr>
            <w:tcW w:w="1015" w:type="pct"/>
            <w:vAlign w:val="center"/>
          </w:tcPr>
          <w:p w14:paraId="3794EA78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66F3C3F3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53E5F717" w14:textId="77777777" w:rsidTr="004A4566">
        <w:tc>
          <w:tcPr>
            <w:tcW w:w="2656" w:type="pct"/>
            <w:shd w:val="clear" w:color="auto" w:fill="auto"/>
            <w:vAlign w:val="center"/>
          </w:tcPr>
          <w:p w14:paraId="18A31A75" w14:textId="6AAFF157" w:rsidR="00542DAE" w:rsidRPr="00450731" w:rsidRDefault="00542DAE" w:rsidP="00B410A1">
            <w:pPr>
              <w:rPr>
                <w:rFonts w:cstheme="minorHAnsi"/>
                <w:szCs w:val="20"/>
              </w:rPr>
            </w:pPr>
            <w:r w:rsidRPr="00450731">
              <w:rPr>
                <w:rFonts w:cstheme="minorHAnsi"/>
                <w:szCs w:val="20"/>
              </w:rPr>
              <w:t>Funkce zoom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443AB40D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1B1A1D62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5BE1C244" w14:textId="77777777" w:rsidTr="004A4566">
        <w:tc>
          <w:tcPr>
            <w:tcW w:w="2656" w:type="pct"/>
            <w:shd w:val="clear" w:color="auto" w:fill="auto"/>
            <w:vAlign w:val="center"/>
          </w:tcPr>
          <w:p w14:paraId="384519ED" w14:textId="7ACA7B88" w:rsidR="00542DAE" w:rsidRPr="00450731" w:rsidRDefault="00542DAE" w:rsidP="00B410A1">
            <w:pPr>
              <w:rPr>
                <w:rFonts w:cstheme="minorHAnsi"/>
                <w:szCs w:val="20"/>
              </w:rPr>
            </w:pPr>
            <w:r w:rsidRPr="00450731">
              <w:rPr>
                <w:rFonts w:cstheme="minorHAnsi"/>
                <w:szCs w:val="20"/>
              </w:rPr>
              <w:t>Redukce speklí nastavitelné v několika krocích v B-obraze i V B-CFM zobrazení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4E007A81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036885CD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2D21115C" w14:textId="77777777" w:rsidTr="004A4566">
        <w:tc>
          <w:tcPr>
            <w:tcW w:w="2656" w:type="pct"/>
            <w:shd w:val="clear" w:color="auto" w:fill="auto"/>
            <w:vAlign w:val="center"/>
          </w:tcPr>
          <w:p w14:paraId="7EE69EC3" w14:textId="44F203F2" w:rsidR="00542DAE" w:rsidRPr="00450731" w:rsidRDefault="00542DAE" w:rsidP="00B410A1">
            <w:pPr>
              <w:rPr>
                <w:rFonts w:cstheme="minorHAnsi"/>
                <w:szCs w:val="20"/>
              </w:rPr>
            </w:pPr>
            <w:r w:rsidRPr="00450731">
              <w:rPr>
                <w:rFonts w:cstheme="minorHAnsi"/>
                <w:szCs w:val="20"/>
              </w:rPr>
              <w:t>Kompaundní zobrazení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7065ACE7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07A702BF" w14:textId="77777777" w:rsidR="00542DAE" w:rsidRDefault="00542DAE" w:rsidP="004A45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144F3444" w14:textId="77777777" w:rsidTr="00542DAE">
        <w:tc>
          <w:tcPr>
            <w:tcW w:w="2656" w:type="pct"/>
            <w:shd w:val="clear" w:color="auto" w:fill="auto"/>
          </w:tcPr>
          <w:p w14:paraId="68A3C432" w14:textId="1D6F68FA" w:rsidR="00542DAE" w:rsidRPr="00450731" w:rsidRDefault="00542DAE" w:rsidP="00B410A1">
            <w:pPr>
              <w:rPr>
                <w:rFonts w:cstheme="minorHAnsi"/>
                <w:szCs w:val="20"/>
              </w:rPr>
            </w:pPr>
            <w:r w:rsidRPr="00450731">
              <w:rPr>
                <w:rFonts w:cstheme="minorHAnsi"/>
                <w:szCs w:val="20"/>
              </w:rPr>
              <w:t>Automatická optimalizace B-módu, TGC a</w:t>
            </w:r>
            <w:r>
              <w:rPr>
                <w:rFonts w:cstheme="minorHAnsi"/>
                <w:szCs w:val="20"/>
              </w:rPr>
              <w:t> dopplera.</w:t>
            </w:r>
          </w:p>
        </w:tc>
        <w:tc>
          <w:tcPr>
            <w:tcW w:w="1015" w:type="pct"/>
            <w:vAlign w:val="center"/>
          </w:tcPr>
          <w:p w14:paraId="6DAAA0D5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45E8F015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24492F49" w14:textId="77777777" w:rsidTr="00542DAE">
        <w:tc>
          <w:tcPr>
            <w:tcW w:w="2656" w:type="pct"/>
            <w:shd w:val="clear" w:color="auto" w:fill="auto"/>
            <w:vAlign w:val="center"/>
          </w:tcPr>
          <w:p w14:paraId="3D94D7FD" w14:textId="561B1343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Balíček pro cévní aplikace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122EE319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2BCAF5EC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23D651F5" w14:textId="77777777" w:rsidTr="00542DAE">
        <w:tc>
          <w:tcPr>
            <w:tcW w:w="2656" w:type="pct"/>
            <w:shd w:val="clear" w:color="auto" w:fill="auto"/>
            <w:vAlign w:val="center"/>
          </w:tcPr>
          <w:p w14:paraId="26A7C11D" w14:textId="069CEE91" w:rsidR="00542DAE" w:rsidRPr="00450731" w:rsidRDefault="00542DAE" w:rsidP="00542DAE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3A3A3A"/>
                <w:sz w:val="22"/>
                <w:szCs w:val="20"/>
              </w:rPr>
            </w:pPr>
            <w:r w:rsidRPr="00450731">
              <w:rPr>
                <w:rFonts w:asciiTheme="minorHAnsi" w:hAnsiTheme="minorHAnsi" w:cstheme="minorHAnsi"/>
                <w:sz w:val="22"/>
                <w:szCs w:val="20"/>
              </w:rPr>
              <w:t>Kompletní kardiologický program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0CA834DA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2C005554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32F1F1D1" w14:textId="77777777" w:rsidTr="00542DAE">
        <w:tc>
          <w:tcPr>
            <w:tcW w:w="2656" w:type="pct"/>
            <w:shd w:val="clear" w:color="auto" w:fill="auto"/>
            <w:vAlign w:val="center"/>
          </w:tcPr>
          <w:p w14:paraId="7012E0B1" w14:textId="449E153C" w:rsidR="00542DAE" w:rsidRPr="00450731" w:rsidRDefault="00542DAE" w:rsidP="00542DAE">
            <w:pPr>
              <w:rPr>
                <w:rFonts w:asciiTheme="minorHAnsi" w:hAnsiTheme="minorHAnsi" w:cstheme="minorHAnsi"/>
                <w:color w:val="3A3A3A"/>
                <w:sz w:val="22"/>
                <w:szCs w:val="20"/>
              </w:rPr>
            </w:pPr>
            <w:r w:rsidRPr="00542DAE">
              <w:rPr>
                <w:rFonts w:cstheme="minorHAnsi"/>
                <w:szCs w:val="20"/>
              </w:rPr>
              <w:t>SW vybavení pro provádění základních měření a výpočtů (délka, plocha, objem…).</w:t>
            </w:r>
          </w:p>
        </w:tc>
        <w:tc>
          <w:tcPr>
            <w:tcW w:w="1015" w:type="pct"/>
            <w:vAlign w:val="center"/>
          </w:tcPr>
          <w:p w14:paraId="1F42EB73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654F6C13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25692805" w14:textId="77777777" w:rsidTr="00542DAE">
        <w:tc>
          <w:tcPr>
            <w:tcW w:w="2656" w:type="pct"/>
            <w:shd w:val="clear" w:color="auto" w:fill="auto"/>
            <w:vAlign w:val="center"/>
          </w:tcPr>
          <w:p w14:paraId="06D69B66" w14:textId="77777777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Záznam videosmyčky ve všech režimech zobrazení</w:t>
            </w:r>
          </w:p>
        </w:tc>
        <w:tc>
          <w:tcPr>
            <w:tcW w:w="1015" w:type="pct"/>
            <w:vAlign w:val="center"/>
          </w:tcPr>
          <w:p w14:paraId="72143B91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0D3E2DA1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0931DF00" w14:textId="77777777" w:rsidTr="00542DAE">
        <w:tc>
          <w:tcPr>
            <w:tcW w:w="2656" w:type="pct"/>
            <w:shd w:val="clear" w:color="auto" w:fill="auto"/>
            <w:vAlign w:val="center"/>
          </w:tcPr>
          <w:p w14:paraId="4E3119F0" w14:textId="320E10FC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Přednastavené presety a umožnění ukládání vlastních presetů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4CBCE906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0644670C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760C351B" w14:textId="77777777" w:rsidTr="00542DAE">
        <w:tc>
          <w:tcPr>
            <w:tcW w:w="2656" w:type="pct"/>
            <w:shd w:val="clear" w:color="auto" w:fill="auto"/>
            <w:vAlign w:val="center"/>
          </w:tcPr>
          <w:p w14:paraId="5944B9D9" w14:textId="60AE65E4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Možnost editovat IP konfiguraci přístroje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3C9A922C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10E681BF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59A430F4" w14:textId="77777777" w:rsidTr="00542DAE">
        <w:tc>
          <w:tcPr>
            <w:tcW w:w="2656" w:type="pct"/>
            <w:shd w:val="clear" w:color="auto" w:fill="auto"/>
            <w:vAlign w:val="center"/>
          </w:tcPr>
          <w:p w14:paraId="4D5E39E7" w14:textId="1D87CD92" w:rsidR="00542DAE" w:rsidRPr="00450731" w:rsidRDefault="00542DAE" w:rsidP="00B410A1">
            <w:pPr>
              <w:rPr>
                <w:rFonts w:cstheme="minorHAnsi"/>
                <w:bCs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Interní disk s kapacitou min. 500 GB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32E03EBE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5FD3C11C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04532C44" w14:textId="77777777" w:rsidTr="00542DAE">
        <w:tc>
          <w:tcPr>
            <w:tcW w:w="2656" w:type="pct"/>
            <w:shd w:val="clear" w:color="auto" w:fill="auto"/>
            <w:vAlign w:val="center"/>
          </w:tcPr>
          <w:p w14:paraId="0AF6DC0F" w14:textId="7DE62989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Databáze pacientských a obrazových dat s možností vyhledávání, exportu a importu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3B64CFA4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257E9627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06653E09" w14:textId="77777777" w:rsidTr="00542DAE">
        <w:tc>
          <w:tcPr>
            <w:tcW w:w="2656" w:type="pct"/>
            <w:shd w:val="clear" w:color="auto" w:fill="auto"/>
            <w:vAlign w:val="center"/>
          </w:tcPr>
          <w:p w14:paraId="05D5D4DE" w14:textId="01D46243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Možnost DICOM 3.0 komunikace (min. Worklist, Store, Send, Print, Modality)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775409E8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6E0D1180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13FE827A" w14:textId="77777777" w:rsidTr="00542DAE">
        <w:tc>
          <w:tcPr>
            <w:tcW w:w="2656" w:type="pct"/>
            <w:shd w:val="clear" w:color="auto" w:fill="auto"/>
            <w:vAlign w:val="center"/>
          </w:tcPr>
          <w:p w14:paraId="75098D59" w14:textId="4BCA509F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Připojení a funkční komunikace s PACS zadavatele (Ethernet 10/100/1000 Mb/s)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0A808460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7F62FFDB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597EABD4" w14:textId="77777777" w:rsidTr="00542DAE">
        <w:tc>
          <w:tcPr>
            <w:tcW w:w="2656" w:type="pct"/>
            <w:shd w:val="clear" w:color="auto" w:fill="auto"/>
            <w:vAlign w:val="center"/>
          </w:tcPr>
          <w:p w14:paraId="25E036FF" w14:textId="2B83CB04" w:rsidR="00542DAE" w:rsidRPr="00450731" w:rsidRDefault="00542DAE" w:rsidP="00B410A1">
            <w:pPr>
              <w:rPr>
                <w:rFonts w:cstheme="minorHAnsi"/>
                <w:snapToGrid w:val="0"/>
                <w:color w:val="000000"/>
                <w:szCs w:val="20"/>
              </w:rPr>
            </w:pPr>
            <w:r w:rsidRPr="00450731">
              <w:rPr>
                <w:rFonts w:cstheme="minorHAnsi"/>
                <w:szCs w:val="20"/>
              </w:rPr>
              <w:t>Formát exportovaných záznamů – DICOM, JPEG, AVI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25AAA2B7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1E31044C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68EF19B9" w14:textId="77777777" w:rsidTr="00542DAE">
        <w:tc>
          <w:tcPr>
            <w:tcW w:w="2656" w:type="pct"/>
            <w:shd w:val="clear" w:color="auto" w:fill="auto"/>
            <w:vAlign w:val="center"/>
          </w:tcPr>
          <w:p w14:paraId="6B92C425" w14:textId="7A102E78" w:rsidR="00542DAE" w:rsidRPr="00450731" w:rsidRDefault="00542DAE" w:rsidP="00B410A1">
            <w:pPr>
              <w:rPr>
                <w:rFonts w:cstheme="minorHAnsi"/>
                <w:szCs w:val="20"/>
              </w:rPr>
            </w:pPr>
            <w:r w:rsidRPr="00450731">
              <w:rPr>
                <w:rFonts w:cstheme="minorHAnsi"/>
                <w:szCs w:val="20"/>
              </w:rPr>
              <w:t>Minimálně 3x USB port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787BC15D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3EB60BCA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2EA27018" w14:textId="77777777" w:rsidTr="00542DAE">
        <w:tc>
          <w:tcPr>
            <w:tcW w:w="2656" w:type="pct"/>
            <w:shd w:val="clear" w:color="auto" w:fill="auto"/>
            <w:vAlign w:val="center"/>
          </w:tcPr>
          <w:p w14:paraId="37BACA24" w14:textId="74D3AC8A" w:rsidR="00542DAE" w:rsidRPr="00450731" w:rsidRDefault="00542DAE" w:rsidP="00B410A1">
            <w:pPr>
              <w:rPr>
                <w:rFonts w:cstheme="minorHAnsi"/>
                <w:szCs w:val="20"/>
              </w:rPr>
            </w:pPr>
            <w:r w:rsidRPr="00450731">
              <w:rPr>
                <w:rFonts w:cstheme="minorHAnsi"/>
                <w:szCs w:val="20"/>
              </w:rPr>
              <w:t>Možnost budoucího doplnění o pracovní stanici, kde je požadována sdílená SQL databáze mezi stanicí a přístrojem, zpracování RAW dat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13E98B31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018D8E8D" w14:textId="3085FB55" w:rsidR="00542DAE" w:rsidRP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003080A9" w14:textId="77777777" w:rsidTr="00542DAE">
        <w:tc>
          <w:tcPr>
            <w:tcW w:w="2656" w:type="pct"/>
            <w:shd w:val="clear" w:color="auto" w:fill="auto"/>
            <w:vAlign w:val="center"/>
          </w:tcPr>
          <w:p w14:paraId="28B31D64" w14:textId="778F246A" w:rsidR="00542DAE" w:rsidRPr="00450731" w:rsidRDefault="00542DAE" w:rsidP="00B410A1">
            <w:pPr>
              <w:rPr>
                <w:rFonts w:cstheme="minorHAnsi"/>
                <w:szCs w:val="20"/>
              </w:rPr>
            </w:pPr>
            <w:r w:rsidRPr="00450731">
              <w:rPr>
                <w:rFonts w:cstheme="minorHAnsi"/>
                <w:szCs w:val="20"/>
              </w:rPr>
              <w:t>2D multifrekvenční sonda typu single crystal matrix array, pracovní frekvence min.: 1.5-4.6 MHz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7A7B4E0B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676DF3D8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3DFC1301" w14:textId="77777777" w:rsidTr="00542DAE">
        <w:tc>
          <w:tcPr>
            <w:tcW w:w="2656" w:type="pct"/>
            <w:shd w:val="clear" w:color="auto" w:fill="auto"/>
            <w:vAlign w:val="center"/>
          </w:tcPr>
          <w:p w14:paraId="5FC4890B" w14:textId="6D645F21" w:rsidR="00542DAE" w:rsidRPr="00450731" w:rsidRDefault="00542DAE" w:rsidP="00B410A1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M</w:t>
            </w:r>
            <w:r w:rsidRPr="00450731">
              <w:rPr>
                <w:rFonts w:cstheme="minorHAnsi"/>
                <w:szCs w:val="20"/>
              </w:rPr>
              <w:t>ultifrekvenční lineární cévní sonda, pracovní frekvence min.: 2.4-10.0 MHz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11CA46F0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1810222F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4EA6D381" w14:textId="77777777" w:rsidTr="00542DAE">
        <w:tc>
          <w:tcPr>
            <w:tcW w:w="2656" w:type="pct"/>
            <w:shd w:val="clear" w:color="auto" w:fill="auto"/>
            <w:vAlign w:val="center"/>
          </w:tcPr>
          <w:p w14:paraId="0A71F478" w14:textId="3D1E75AF" w:rsidR="00542DAE" w:rsidRPr="00450731" w:rsidRDefault="00542DAE" w:rsidP="00B410A1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M</w:t>
            </w:r>
            <w:r w:rsidRPr="00450731">
              <w:rPr>
                <w:rFonts w:cstheme="minorHAnsi"/>
                <w:szCs w:val="20"/>
              </w:rPr>
              <w:t>ultifrekvenční konvexní abdominální sonda, pracovní frekvence min.: 1.4-6.0 MHz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50BC50AC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636FAF59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14:paraId="2F7A9FEF" w14:textId="77777777" w:rsidTr="00542DAE">
        <w:tc>
          <w:tcPr>
            <w:tcW w:w="2656" w:type="pct"/>
            <w:shd w:val="clear" w:color="auto" w:fill="auto"/>
            <w:vAlign w:val="center"/>
          </w:tcPr>
          <w:p w14:paraId="710CE476" w14:textId="54958055" w:rsidR="00542DAE" w:rsidRPr="00450731" w:rsidRDefault="00542DAE" w:rsidP="00B410A1">
            <w:pPr>
              <w:rPr>
                <w:rFonts w:cstheme="minorHAnsi"/>
                <w:szCs w:val="20"/>
              </w:rPr>
            </w:pPr>
            <w:r w:rsidRPr="00450731">
              <w:rPr>
                <w:rFonts w:cstheme="minorHAnsi"/>
                <w:szCs w:val="20"/>
              </w:rPr>
              <w:t>TEE sonda, pracovní frekvence min.: 3.0-8.0MHz</w:t>
            </w:r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015" w:type="pct"/>
            <w:vAlign w:val="center"/>
          </w:tcPr>
          <w:p w14:paraId="16A57297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327" w:type="pct"/>
            <w:vAlign w:val="center"/>
          </w:tcPr>
          <w:p w14:paraId="6429B7BC" w14:textId="77777777" w:rsidR="00542DAE" w:rsidRDefault="00542DAE" w:rsidP="00542DAE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42DAE" w:rsidRPr="00B435CE" w14:paraId="2183C96B" w14:textId="77777777" w:rsidTr="00542DAE">
        <w:tc>
          <w:tcPr>
            <w:tcW w:w="4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E56583D" w14:textId="53CFFE60" w:rsidR="00542DAE" w:rsidRPr="00542DAE" w:rsidRDefault="00542DAE" w:rsidP="00B410A1">
            <w:pPr>
              <w:rPr>
                <w:b/>
                <w:bCs/>
                <w:color w:val="FF0000"/>
                <w:szCs w:val="20"/>
              </w:rPr>
            </w:pPr>
            <w:del w:id="0" w:author="Autor">
              <w:r w:rsidRPr="00542DAE" w:rsidDel="00491C5D">
                <w:rPr>
                  <w:b/>
                  <w:bCs/>
                </w:rPr>
                <w:delText>Ostatní požadavky na plnění</w:delText>
              </w:r>
            </w:del>
          </w:p>
        </w:tc>
      </w:tr>
      <w:tr w:rsidR="00542DAE" w:rsidRPr="00264C96" w14:paraId="588E298D" w14:textId="77777777" w:rsidTr="00542DAE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DC9F" w14:textId="6891BFF9" w:rsidR="00542DAE" w:rsidRPr="00264C96" w:rsidDel="00491C5D" w:rsidRDefault="00542DAE" w:rsidP="00B410A1">
            <w:pPr>
              <w:rPr>
                <w:del w:id="1" w:author="Autor"/>
              </w:rPr>
            </w:pPr>
            <w:del w:id="2" w:author="Autor">
              <w:r w:rsidRPr="00264C96" w:rsidDel="00491C5D">
                <w:delText>V ceně dodávky je zahrnuto:</w:delText>
              </w:r>
            </w:del>
          </w:p>
          <w:p w14:paraId="4F6695EE" w14:textId="6D2EF437" w:rsidR="00542DAE" w:rsidRPr="00264C96" w:rsidDel="00491C5D" w:rsidRDefault="00542DAE" w:rsidP="00B410A1">
            <w:pPr>
              <w:rPr>
                <w:del w:id="3" w:author="Autor"/>
              </w:rPr>
            </w:pPr>
            <w:del w:id="4" w:author="Autor">
              <w:r w:rsidRPr="00264C96" w:rsidDel="00491C5D">
                <w:delText>- doprava na místo plnění, instalace, uvedení do provozu,</w:delText>
              </w:r>
            </w:del>
          </w:p>
          <w:p w14:paraId="2D92A0F5" w14:textId="057D3F61" w:rsidR="00542DAE" w:rsidRPr="00264C96" w:rsidDel="00491C5D" w:rsidRDefault="00542DAE" w:rsidP="00B410A1">
            <w:pPr>
              <w:rPr>
                <w:del w:id="5" w:author="Autor"/>
              </w:rPr>
            </w:pPr>
            <w:del w:id="6" w:author="Autor">
              <w:r w:rsidRPr="00264C96" w:rsidDel="00491C5D">
                <w:delText>- předvedení přístroje, provedení funkční zkoušky dodaného zařízení,</w:delText>
              </w:r>
            </w:del>
          </w:p>
          <w:p w14:paraId="6D359425" w14:textId="4F2029A9" w:rsidR="00542DAE" w:rsidRPr="00264C96" w:rsidDel="00491C5D" w:rsidRDefault="00542DAE" w:rsidP="00B410A1">
            <w:pPr>
              <w:rPr>
                <w:del w:id="7" w:author="Autor"/>
              </w:rPr>
            </w:pPr>
            <w:del w:id="8" w:author="Autor">
              <w:r w:rsidRPr="00264C96" w:rsidDel="00491C5D">
                <w:delText xml:space="preserve">- </w:delText>
              </w:r>
              <w:r w:rsidDel="00491C5D">
                <w:delText>z</w:delText>
              </w:r>
              <w:r w:rsidRPr="007B4B9F" w:rsidDel="00491C5D">
                <w:delText xml:space="preserve">aškolení </w:delText>
              </w:r>
              <w:r w:rsidDel="00491C5D">
                <w:delText>obsluhy</w:delText>
              </w:r>
              <w:r w:rsidRPr="007B4B9F" w:rsidDel="00491C5D">
                <w:delText xml:space="preserve"> v rámci návodu k použití v</w:delText>
              </w:r>
              <w:r w:rsidDel="00491C5D">
                <w:delText> </w:delText>
              </w:r>
              <w:r w:rsidRPr="007B4B9F" w:rsidDel="00491C5D">
                <w:delText xml:space="preserve">souladu se zákony </w:delText>
              </w:r>
              <w:r w:rsidDel="00491C5D">
                <w:delText>č. 89</w:delText>
              </w:r>
            </w:del>
            <w:ins w:id="9" w:author="Autor">
              <w:del w:id="10" w:author="Autor">
                <w:r w:rsidDel="00491C5D">
                  <w:delText>375</w:delText>
                </w:r>
              </w:del>
            </w:ins>
            <w:del w:id="11" w:author="Autor">
              <w:r w:rsidDel="00491C5D">
                <w:delText>/2021</w:delText>
              </w:r>
            </w:del>
            <w:ins w:id="12" w:author="Autor">
              <w:del w:id="13" w:author="Autor">
                <w:r w:rsidDel="00491C5D">
                  <w:delText xml:space="preserve">2 </w:delText>
                </w:r>
              </w:del>
            </w:ins>
            <w:del w:id="14" w:author="Autor">
              <w:r w:rsidDel="00491C5D">
                <w:delText>Sb. (zdravotnické prostředky</w:delText>
              </w:r>
            </w:del>
            <w:ins w:id="15" w:author="Autor">
              <w:del w:id="16" w:author="Autor">
                <w:r w:rsidDel="00491C5D">
                  <w:delText xml:space="preserve"> a zdravotnické prostředky in vitro</w:delText>
                </w:r>
              </w:del>
            </w:ins>
            <w:del w:id="17" w:author="Autor">
              <w:r w:rsidDel="00491C5D">
                <w:delText>), příp. č. 268/2014 Sb. (IVD), či č. 22/1997 Sb. (ostatní přístroje),</w:delText>
              </w:r>
            </w:del>
          </w:p>
          <w:p w14:paraId="3B8131AC" w14:textId="6DFD9D03" w:rsidR="00542DAE" w:rsidDel="00491C5D" w:rsidRDefault="00542DAE" w:rsidP="00B410A1">
            <w:pPr>
              <w:rPr>
                <w:del w:id="18" w:author="Autor"/>
              </w:rPr>
            </w:pPr>
            <w:del w:id="19" w:author="Autor">
              <w:r w:rsidRPr="00264C96" w:rsidDel="00491C5D">
                <w:delText>- kompletní přístrojové vybavení s</w:delText>
              </w:r>
              <w:r w:rsidDel="00491C5D">
                <w:delText> </w:delText>
              </w:r>
              <w:r w:rsidRPr="00264C96" w:rsidDel="00491C5D">
                <w:delText xml:space="preserve">potřebným příslušenstvím/spotřebním materiálem pro okamžitý provoz </w:delText>
              </w:r>
              <w:r w:rsidDel="00491C5D">
                <w:delText>přístroje</w:delText>
              </w:r>
              <w:r w:rsidRPr="00264C96" w:rsidDel="00491C5D">
                <w:delText>,</w:delText>
              </w:r>
            </w:del>
          </w:p>
          <w:p w14:paraId="665B726B" w14:textId="2A863607" w:rsidR="00542DAE" w:rsidRPr="00264C96" w:rsidDel="00491C5D" w:rsidRDefault="00542DAE" w:rsidP="00B410A1">
            <w:pPr>
              <w:rPr>
                <w:del w:id="20" w:author="Autor"/>
              </w:rPr>
            </w:pPr>
            <w:del w:id="21" w:author="Autor">
              <w:r w:rsidDel="00491C5D">
                <w:lastRenderedPageBreak/>
                <w:delText>- provedení vstupní validace,</w:delText>
              </w:r>
            </w:del>
          </w:p>
          <w:p w14:paraId="5D415207" w14:textId="79D3643C" w:rsidR="00542DAE" w:rsidRPr="00264C96" w:rsidRDefault="00542DAE" w:rsidP="00B410A1">
            <w:del w:id="22" w:author="Autor">
              <w:r w:rsidDel="00491C5D">
                <w:delText>- instalační / validační protokol,</w:delText>
              </w:r>
            </w:del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CA9C" w14:textId="14F42C87" w:rsidR="00542DAE" w:rsidRPr="00264C96" w:rsidRDefault="00542DAE" w:rsidP="00542DAE">
            <w:pPr>
              <w:jc w:val="center"/>
            </w:pPr>
            <w:del w:id="23" w:author="Autor">
              <w:r w:rsidDel="00491C5D">
                <w:rPr>
                  <w:color w:val="FF0000"/>
                  <w:szCs w:val="20"/>
                </w:rPr>
                <w:lastRenderedPageBreak/>
                <w:delText>(doplní dodavatel)</w:delText>
              </w:r>
            </w:del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8403" w14:textId="5E844FBF" w:rsidR="00542DAE" w:rsidRPr="00264C96" w:rsidRDefault="00542DAE" w:rsidP="00542DAE">
            <w:pPr>
              <w:jc w:val="center"/>
            </w:pPr>
            <w:del w:id="24" w:author="Autor">
              <w:r w:rsidRPr="00B435CE" w:rsidDel="00491C5D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542DAE" w:rsidRPr="00264C96" w14:paraId="2F92C4F7" w14:textId="77777777" w:rsidTr="00542DAE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E47B" w14:textId="10CF6B13" w:rsidR="00542DAE" w:rsidRPr="00264C96" w:rsidDel="00491C5D" w:rsidRDefault="00542DAE" w:rsidP="00B410A1">
            <w:pPr>
              <w:rPr>
                <w:del w:id="25" w:author="Autor"/>
              </w:rPr>
            </w:pPr>
            <w:del w:id="26" w:author="Autor">
              <w:r w:rsidRPr="00264C96" w:rsidDel="00491C5D">
                <w:delText>Požadovaná dokumentace, předložená již s</w:delText>
              </w:r>
              <w:r w:rsidDel="00491C5D">
                <w:delText> </w:delText>
              </w:r>
              <w:r w:rsidRPr="00264C96" w:rsidDel="00491C5D">
                <w:delText>nabídkou:</w:delText>
              </w:r>
            </w:del>
          </w:p>
          <w:p w14:paraId="15362FDB" w14:textId="6BCA32B9" w:rsidR="00542DAE" w:rsidRPr="00264C96" w:rsidDel="00491C5D" w:rsidRDefault="00542DAE" w:rsidP="00B410A1">
            <w:pPr>
              <w:rPr>
                <w:del w:id="27" w:author="Autor"/>
              </w:rPr>
            </w:pPr>
            <w:del w:id="28" w:author="Autor">
              <w:r w:rsidRPr="00264C96" w:rsidDel="00491C5D">
                <w:delText xml:space="preserve">- prohlášení o shodě, </w:delText>
              </w:r>
            </w:del>
          </w:p>
          <w:p w14:paraId="5AD6B0FC" w14:textId="42DE5426" w:rsidR="00542DAE" w:rsidRPr="00264C96" w:rsidDel="00491C5D" w:rsidRDefault="00542DAE" w:rsidP="00B410A1">
            <w:pPr>
              <w:rPr>
                <w:del w:id="29" w:author="Autor"/>
              </w:rPr>
            </w:pPr>
            <w:del w:id="30" w:author="Autor">
              <w:r w:rsidRPr="00264C96" w:rsidDel="00491C5D">
                <w:delText>- návod k</w:delText>
              </w:r>
              <w:r w:rsidDel="00491C5D">
                <w:delText> </w:delText>
              </w:r>
              <w:r w:rsidRPr="00264C96" w:rsidDel="00491C5D">
                <w:delText xml:space="preserve">obsluze </w:delText>
              </w:r>
              <w:r w:rsidDel="00491C5D">
                <w:delText>v </w:delText>
              </w:r>
              <w:r w:rsidRPr="002E50A9" w:rsidDel="00491C5D">
                <w:delText xml:space="preserve">elektronické i listinné podobě </w:delText>
              </w:r>
              <w:r w:rsidRPr="00264C96" w:rsidDel="00491C5D">
                <w:delText>v</w:delText>
              </w:r>
              <w:r w:rsidDel="00491C5D">
                <w:delText> </w:delText>
              </w:r>
              <w:r w:rsidRPr="00264C96" w:rsidDel="00491C5D">
                <w:delText xml:space="preserve">českém jazyce </w:delText>
              </w:r>
              <w:r w:rsidDel="00491C5D">
                <w:delText>(</w:delText>
              </w:r>
              <w:r w:rsidRPr="00264C96" w:rsidDel="00491C5D">
                <w:delText>ČJ</w:delText>
              </w:r>
              <w:r w:rsidDel="00491C5D">
                <w:delText>)</w:delText>
              </w:r>
              <w:r w:rsidRPr="00264C96" w:rsidDel="00491C5D">
                <w:delText>,</w:delText>
              </w:r>
            </w:del>
          </w:p>
          <w:p w14:paraId="795097DF" w14:textId="77D70A47" w:rsidR="00542DAE" w:rsidDel="00491C5D" w:rsidRDefault="00542DAE" w:rsidP="00B410A1">
            <w:pPr>
              <w:rPr>
                <w:del w:id="31" w:author="Autor"/>
              </w:rPr>
            </w:pPr>
            <w:del w:id="32" w:author="Autor">
              <w:r w:rsidRPr="00264C96" w:rsidDel="00491C5D">
                <w:delText>- autorizace výrobce k</w:delText>
              </w:r>
              <w:r w:rsidDel="00491C5D">
                <w:delText> </w:delText>
              </w:r>
              <w:r w:rsidRPr="00264C96" w:rsidDel="00491C5D">
                <w:delText>distribuci a servisu nabízeného zařízení,</w:delText>
              </w:r>
            </w:del>
          </w:p>
          <w:p w14:paraId="23DF4E88" w14:textId="531D796C" w:rsidR="00542DAE" w:rsidRPr="00264C96" w:rsidDel="00491C5D" w:rsidRDefault="00542DAE" w:rsidP="00B410A1">
            <w:pPr>
              <w:rPr>
                <w:del w:id="33" w:author="Autor"/>
              </w:rPr>
            </w:pPr>
            <w:del w:id="34" w:author="Autor">
              <w:r w:rsidDel="00491C5D">
                <w:delText>- požadavky připravenosti instalace včetně parametrů pro nastěhování přístroje a příslušenství a požadavky na dodávky médií (je-li to nezbytné k instalaci a zprovoznění nabízeného zboží),</w:delText>
              </w:r>
            </w:del>
          </w:p>
          <w:p w14:paraId="48D48F72" w14:textId="5440E644" w:rsidR="00542DAE" w:rsidRPr="00264C96" w:rsidRDefault="00542DAE" w:rsidP="00B410A1">
            <w:del w:id="35" w:author="Autor">
              <w:r w:rsidRPr="00264C96" w:rsidDel="00491C5D">
                <w:delText>- doklad osvědčující způsobilost k</w:delText>
              </w:r>
              <w:r w:rsidDel="00491C5D">
                <w:delText> </w:delText>
              </w:r>
              <w:r w:rsidRPr="00264C96" w:rsidDel="00491C5D">
                <w:delText>prodeji, distribuci a servisu zdravotnických prostředků.</w:delText>
              </w:r>
            </w:del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F2AA" w14:textId="08C264CE" w:rsidR="00542DAE" w:rsidRPr="00264C96" w:rsidRDefault="00542DAE" w:rsidP="00542DAE">
            <w:pPr>
              <w:jc w:val="center"/>
            </w:pPr>
            <w:del w:id="36" w:author="Autor">
              <w:r w:rsidDel="00491C5D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2CF7" w14:textId="3DB94CC1" w:rsidR="00542DAE" w:rsidRPr="00264C96" w:rsidRDefault="00542DAE" w:rsidP="00542DAE">
            <w:pPr>
              <w:jc w:val="center"/>
            </w:pPr>
            <w:del w:id="37" w:author="Autor">
              <w:r w:rsidRPr="00B435CE" w:rsidDel="00491C5D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542DAE" w14:paraId="193A526C" w14:textId="77777777" w:rsidTr="00542DAE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0B47" w14:textId="05D0919B" w:rsidR="00542DAE" w:rsidRPr="00264C96" w:rsidRDefault="00542DAE" w:rsidP="00B410A1">
            <w:del w:id="38" w:author="Autor">
              <w:r w:rsidDel="00491C5D">
                <w:delText>Záruka min. 24 měsíců.</w:delText>
              </w:r>
            </w:del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6A93" w14:textId="0846239A" w:rsidR="00542DAE" w:rsidRDefault="00542DAE" w:rsidP="00B410A1">
            <w:del w:id="39" w:author="Autor">
              <w:r w:rsidDel="00491C5D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63B1" w14:textId="58CE9565" w:rsidR="00542DAE" w:rsidRDefault="00542DAE" w:rsidP="00B410A1">
            <w:pPr>
              <w:jc w:val="center"/>
            </w:pPr>
            <w:del w:id="40" w:author="Autor">
              <w:r w:rsidRPr="00B435CE" w:rsidDel="00491C5D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542DAE" w:rsidRPr="00264C96" w14:paraId="66F5AE95" w14:textId="77777777" w:rsidTr="00542DAE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B9E5" w14:textId="13998716" w:rsidR="00542DAE" w:rsidRPr="00264C96" w:rsidRDefault="00542DAE" w:rsidP="00B410A1">
            <w:del w:id="41" w:author="Autor">
              <w:r w:rsidRPr="00264C96" w:rsidDel="00491C5D">
                <w:delText xml:space="preserve">V rámci záruky </w:delText>
              </w:r>
              <w:r w:rsidDel="00491C5D">
                <w:delText>bezplatné z</w:delText>
              </w:r>
              <w:r w:rsidRPr="00DD1314" w:rsidDel="00491C5D">
                <w:delText xml:space="preserve">ajištění pravidelných předepsaných kontrol, revizí a validací minimálně dle doporučení výrobce a v souladu se zákony </w:delText>
              </w:r>
              <w:r w:rsidDel="00491C5D">
                <w:delText>č.</w:delText>
              </w:r>
              <w:r w:rsidR="004A4566" w:rsidDel="00491C5D">
                <w:delText> </w:delText>
              </w:r>
              <w:r w:rsidDel="00491C5D">
                <w:delText>89</w:delText>
              </w:r>
            </w:del>
            <w:ins w:id="42" w:author="Autor">
              <w:del w:id="43" w:author="Autor">
                <w:r w:rsidR="004A4566" w:rsidDel="00491C5D">
                  <w:delText>375</w:delText>
                </w:r>
              </w:del>
            </w:ins>
            <w:del w:id="44" w:author="Autor">
              <w:r w:rsidDel="00491C5D">
                <w:delText>/2021</w:delText>
              </w:r>
            </w:del>
            <w:ins w:id="45" w:author="Autor">
              <w:del w:id="46" w:author="Autor">
                <w:r w:rsidR="004A4566" w:rsidDel="00491C5D">
                  <w:delText xml:space="preserve">2 </w:delText>
                </w:r>
              </w:del>
            </w:ins>
            <w:del w:id="47" w:author="Autor">
              <w:r w:rsidDel="00491C5D">
                <w:delText>Sb. (zdravotnické prostředky</w:delText>
              </w:r>
            </w:del>
            <w:ins w:id="48" w:author="Autor">
              <w:del w:id="49" w:author="Autor">
                <w:r w:rsidR="004A4566" w:rsidDel="00491C5D">
                  <w:delText xml:space="preserve"> a</w:delText>
                </w:r>
              </w:del>
            </w:ins>
            <w:del w:id="50" w:author="Autor">
              <w:r w:rsidR="004A4566" w:rsidDel="00491C5D">
                <w:delText> </w:delText>
              </w:r>
            </w:del>
            <w:ins w:id="51" w:author="Autor">
              <w:del w:id="52" w:author="Autor">
                <w:r w:rsidR="004A4566" w:rsidDel="00491C5D">
                  <w:delText>zdravotnické prostředky in vitro</w:delText>
                </w:r>
              </w:del>
            </w:ins>
            <w:del w:id="53" w:author="Autor">
              <w:r w:rsidDel="00491C5D">
                <w:delText>), příp. č. 268/2014 Sb. (IVD), či č. 22/1997 Sb. (ostatní přístroje).</w:delText>
              </w:r>
            </w:del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7D07" w14:textId="08DB6FAF" w:rsidR="00542DAE" w:rsidRPr="00264C96" w:rsidRDefault="00542DAE" w:rsidP="00B410A1">
            <w:del w:id="54" w:author="Autor">
              <w:r w:rsidDel="00491C5D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52AE" w14:textId="2D6EA5CD" w:rsidR="00542DAE" w:rsidRPr="00264C96" w:rsidRDefault="00542DAE" w:rsidP="00B410A1">
            <w:pPr>
              <w:jc w:val="center"/>
            </w:pPr>
            <w:del w:id="55" w:author="Autor">
              <w:r w:rsidRPr="00B435CE" w:rsidDel="00491C5D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542DAE" w:rsidRPr="00837B8E" w14:paraId="3EB5EA9D" w14:textId="77777777" w:rsidTr="00542DAE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6E01" w14:textId="1B41BF79" w:rsidR="00542DAE" w:rsidRPr="00264C96" w:rsidRDefault="00542DAE" w:rsidP="00B410A1">
            <w:del w:id="56" w:author="Autor">
              <w:r w:rsidRPr="00837B8E" w:rsidDel="00491C5D">
                <w:delText>Zajištění autorizované servisní podpory a</w:delText>
              </w:r>
              <w:r w:rsidR="004A4566" w:rsidDel="00491C5D">
                <w:delText> </w:delText>
              </w:r>
              <w:r w:rsidRPr="00837B8E" w:rsidDel="00491C5D">
                <w:delText>náhradních dílů po celou dobu předpokládané životnosti přístroje</w:delText>
              </w:r>
              <w:r w:rsidDel="00491C5D">
                <w:delText>.</w:delText>
              </w:r>
            </w:del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2170" w14:textId="486E07B1" w:rsidR="00542DAE" w:rsidRPr="00837B8E" w:rsidRDefault="00542DAE" w:rsidP="00B410A1">
            <w:del w:id="57" w:author="Autor">
              <w:r w:rsidDel="00491C5D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8FF1" w14:textId="03E02166" w:rsidR="00542DAE" w:rsidRPr="00837B8E" w:rsidRDefault="00542DAE" w:rsidP="00B410A1">
            <w:pPr>
              <w:jc w:val="center"/>
            </w:pPr>
            <w:del w:id="58" w:author="Autor">
              <w:r w:rsidRPr="00B435CE" w:rsidDel="00491C5D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</w:tbl>
    <w:p w14:paraId="62E2DAF3" w14:textId="27DDE568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81ADC">
      <w:pPr>
        <w:keepNext/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81ADC">
      <w:pPr>
        <w:keepNext/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59" w:name="_Hlk94620657"/>
      <w:r w:rsidRPr="001F0B21"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</w:t>
      </w:r>
      <w:r w:rsidRPr="001F0B21">
        <w:rPr>
          <w:rFonts w:cs="Arial"/>
          <w:szCs w:val="20"/>
        </w:rPr>
        <w:lastRenderedPageBreak/>
        <w:t>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59"/>
    </w:p>
    <w:sectPr w:rsidR="00344E00" w:rsidRPr="0090248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F0DDD" w14:textId="77777777" w:rsidR="009357F1" w:rsidRDefault="009357F1" w:rsidP="00344E00">
      <w:r>
        <w:separator/>
      </w:r>
    </w:p>
  </w:endnote>
  <w:endnote w:type="continuationSeparator" w:id="0">
    <w:p w14:paraId="4FD2C2ED" w14:textId="77777777" w:rsidR="009357F1" w:rsidRDefault="009357F1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F908B" w14:textId="77777777" w:rsidR="009357F1" w:rsidRDefault="009357F1" w:rsidP="00344E00">
      <w:r>
        <w:separator/>
      </w:r>
    </w:p>
  </w:footnote>
  <w:footnote w:type="continuationSeparator" w:id="0">
    <w:p w14:paraId="5AE3597F" w14:textId="77777777" w:rsidR="009357F1" w:rsidRDefault="009357F1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oNotDisplayPageBoundaries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5866"/>
    <w:rsid w:val="00024052"/>
    <w:rsid w:val="00070993"/>
    <w:rsid w:val="00076940"/>
    <w:rsid w:val="000830FC"/>
    <w:rsid w:val="000962DD"/>
    <w:rsid w:val="000D2848"/>
    <w:rsid w:val="000D451F"/>
    <w:rsid w:val="000D4CD2"/>
    <w:rsid w:val="00102D28"/>
    <w:rsid w:val="001068BA"/>
    <w:rsid w:val="0011111A"/>
    <w:rsid w:val="00124470"/>
    <w:rsid w:val="001361B7"/>
    <w:rsid w:val="001A4508"/>
    <w:rsid w:val="001A6CC5"/>
    <w:rsid w:val="001B3041"/>
    <w:rsid w:val="001D485B"/>
    <w:rsid w:val="001F58C4"/>
    <w:rsid w:val="00232FB1"/>
    <w:rsid w:val="00234B72"/>
    <w:rsid w:val="00271730"/>
    <w:rsid w:val="00277C21"/>
    <w:rsid w:val="00281085"/>
    <w:rsid w:val="002C60DB"/>
    <w:rsid w:val="002D373E"/>
    <w:rsid w:val="003037DC"/>
    <w:rsid w:val="0032576C"/>
    <w:rsid w:val="00333234"/>
    <w:rsid w:val="00344E00"/>
    <w:rsid w:val="003465E0"/>
    <w:rsid w:val="003560BC"/>
    <w:rsid w:val="003771C6"/>
    <w:rsid w:val="00381ADC"/>
    <w:rsid w:val="00384F84"/>
    <w:rsid w:val="003A74A4"/>
    <w:rsid w:val="003B7A3A"/>
    <w:rsid w:val="003B7B98"/>
    <w:rsid w:val="003B7D90"/>
    <w:rsid w:val="00412E9E"/>
    <w:rsid w:val="0047555E"/>
    <w:rsid w:val="00491C5D"/>
    <w:rsid w:val="00492F71"/>
    <w:rsid w:val="004A0646"/>
    <w:rsid w:val="004A1F36"/>
    <w:rsid w:val="004A4566"/>
    <w:rsid w:val="004C3970"/>
    <w:rsid w:val="004D2320"/>
    <w:rsid w:val="005004A3"/>
    <w:rsid w:val="00511BC8"/>
    <w:rsid w:val="00542DAE"/>
    <w:rsid w:val="005508C9"/>
    <w:rsid w:val="005D377A"/>
    <w:rsid w:val="005D612F"/>
    <w:rsid w:val="005F05A0"/>
    <w:rsid w:val="005F16B1"/>
    <w:rsid w:val="005F623E"/>
    <w:rsid w:val="00643A9D"/>
    <w:rsid w:val="00652A65"/>
    <w:rsid w:val="00667825"/>
    <w:rsid w:val="0068016E"/>
    <w:rsid w:val="006C247B"/>
    <w:rsid w:val="006C54C2"/>
    <w:rsid w:val="006E0413"/>
    <w:rsid w:val="00710740"/>
    <w:rsid w:val="00741669"/>
    <w:rsid w:val="007561DB"/>
    <w:rsid w:val="007657BA"/>
    <w:rsid w:val="007740D6"/>
    <w:rsid w:val="00780B45"/>
    <w:rsid w:val="007817CC"/>
    <w:rsid w:val="00782B9B"/>
    <w:rsid w:val="007E7D56"/>
    <w:rsid w:val="008146F8"/>
    <w:rsid w:val="00815FE5"/>
    <w:rsid w:val="00826CA0"/>
    <w:rsid w:val="00846273"/>
    <w:rsid w:val="008D6027"/>
    <w:rsid w:val="008F227A"/>
    <w:rsid w:val="00902483"/>
    <w:rsid w:val="0090796A"/>
    <w:rsid w:val="00924040"/>
    <w:rsid w:val="009357F1"/>
    <w:rsid w:val="00935C18"/>
    <w:rsid w:val="00962D05"/>
    <w:rsid w:val="00993F5D"/>
    <w:rsid w:val="00A1356F"/>
    <w:rsid w:val="00A30D53"/>
    <w:rsid w:val="00A31E1B"/>
    <w:rsid w:val="00A360CC"/>
    <w:rsid w:val="00A70C0C"/>
    <w:rsid w:val="00A95B61"/>
    <w:rsid w:val="00AE10F9"/>
    <w:rsid w:val="00AF394D"/>
    <w:rsid w:val="00B049E1"/>
    <w:rsid w:val="00B12671"/>
    <w:rsid w:val="00B4365A"/>
    <w:rsid w:val="00BA0C73"/>
    <w:rsid w:val="00BA362A"/>
    <w:rsid w:val="00BD21AF"/>
    <w:rsid w:val="00BD7EFB"/>
    <w:rsid w:val="00BF5AAF"/>
    <w:rsid w:val="00C22B20"/>
    <w:rsid w:val="00C27360"/>
    <w:rsid w:val="00C451B2"/>
    <w:rsid w:val="00C76197"/>
    <w:rsid w:val="00C920C0"/>
    <w:rsid w:val="00C97E95"/>
    <w:rsid w:val="00CC0D12"/>
    <w:rsid w:val="00CE6ACC"/>
    <w:rsid w:val="00D008FB"/>
    <w:rsid w:val="00D1442C"/>
    <w:rsid w:val="00D52F77"/>
    <w:rsid w:val="00D57921"/>
    <w:rsid w:val="00D82FEA"/>
    <w:rsid w:val="00DC4B98"/>
    <w:rsid w:val="00DC7AD4"/>
    <w:rsid w:val="00DD0406"/>
    <w:rsid w:val="00DF1AED"/>
    <w:rsid w:val="00DF5867"/>
    <w:rsid w:val="00DF7302"/>
    <w:rsid w:val="00DF7DAB"/>
    <w:rsid w:val="00E609B9"/>
    <w:rsid w:val="00EB0484"/>
    <w:rsid w:val="00EB2EA9"/>
    <w:rsid w:val="00ED3D94"/>
    <w:rsid w:val="00ED63D1"/>
    <w:rsid w:val="00EE74EE"/>
    <w:rsid w:val="00EF7A84"/>
    <w:rsid w:val="00F140A4"/>
    <w:rsid w:val="00F141BA"/>
    <w:rsid w:val="00F50B21"/>
    <w:rsid w:val="00F51825"/>
    <w:rsid w:val="00F8710B"/>
    <w:rsid w:val="00F9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5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6C54C2"/>
    <w:pPr>
      <w:spacing w:after="0" w:line="240" w:lineRule="auto"/>
    </w:pPr>
  </w:style>
  <w:style w:type="paragraph" w:styleId="Normlnweb">
    <w:name w:val="Normal (Web)"/>
    <w:basedOn w:val="Normln"/>
    <w:uiPriority w:val="99"/>
    <w:unhideWhenUsed/>
    <w:rsid w:val="0001586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B4B03-528E-4E57-BB00-CB2DD51E9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1308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2023-04-19T19:24:00Z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